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5BDBD" w14:textId="53D82BE4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75F6F" w14:paraId="78B5BDC0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BDBE" w14:textId="77777777" w:rsidR="00275F6F" w:rsidRDefault="00275F6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BDBF" w14:textId="77777777" w:rsidR="00275F6F" w:rsidRPr="00275F6F" w:rsidRDefault="006A0CDC" w:rsidP="00275F6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A0CDC">
              <w:rPr>
                <w:b/>
                <w:sz w:val="26"/>
                <w:szCs w:val="26"/>
                <w:lang w:val="en-US"/>
              </w:rPr>
              <w:t>203B_016</w:t>
            </w:r>
          </w:p>
        </w:tc>
      </w:tr>
      <w:tr w:rsidR="00275F6F" w14:paraId="78B5BDC3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BDC1" w14:textId="77777777" w:rsidR="00275F6F" w:rsidRDefault="00275F6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BDC2" w14:textId="77777777" w:rsidR="00275F6F" w:rsidRPr="006A0CDC" w:rsidRDefault="00275F6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A0CDC">
              <w:rPr>
                <w:b/>
                <w:sz w:val="24"/>
                <w:szCs w:val="24"/>
                <w:lang w:val="en-US"/>
              </w:rPr>
              <w:t>2049224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4710D9" w14:paraId="2C68B50D" w14:textId="77777777" w:rsidTr="0053733C">
        <w:trPr>
          <w:jc w:val="right"/>
        </w:trPr>
        <w:tc>
          <w:tcPr>
            <w:tcW w:w="5500" w:type="dxa"/>
            <w:hideMark/>
          </w:tcPr>
          <w:p w14:paraId="7AC32B80" w14:textId="77777777" w:rsidR="004710D9" w:rsidRDefault="004710D9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4710D9" w:rsidRPr="006A2A48" w14:paraId="58C9DD2C" w14:textId="77777777" w:rsidTr="0053733C">
        <w:trPr>
          <w:jc w:val="right"/>
        </w:trPr>
        <w:tc>
          <w:tcPr>
            <w:tcW w:w="5500" w:type="dxa"/>
            <w:hideMark/>
          </w:tcPr>
          <w:p w14:paraId="47F68E9C" w14:textId="77777777" w:rsidR="004710D9" w:rsidRPr="006A2A48" w:rsidRDefault="004710D9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4710D9" w:rsidRPr="006A2A48" w14:paraId="7872E240" w14:textId="77777777" w:rsidTr="0053733C">
        <w:trPr>
          <w:jc w:val="right"/>
        </w:trPr>
        <w:tc>
          <w:tcPr>
            <w:tcW w:w="5500" w:type="dxa"/>
            <w:hideMark/>
          </w:tcPr>
          <w:p w14:paraId="5336CD68" w14:textId="77777777" w:rsidR="004710D9" w:rsidRPr="006A2A48" w:rsidRDefault="004710D9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4710D9" w:rsidRPr="006A2A48" w14:paraId="4A0A6C15" w14:textId="77777777" w:rsidTr="0053733C">
        <w:trPr>
          <w:jc w:val="right"/>
        </w:trPr>
        <w:tc>
          <w:tcPr>
            <w:tcW w:w="5500" w:type="dxa"/>
            <w:hideMark/>
          </w:tcPr>
          <w:p w14:paraId="6A5E986D" w14:textId="77777777" w:rsidR="004710D9" w:rsidRPr="006A2A48" w:rsidRDefault="004710D9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4710D9" w14:paraId="37FB1909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0CE13D58" w14:textId="77777777" w:rsidR="004710D9" w:rsidRDefault="004710D9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4710D9" w:rsidRPr="006A2A48" w14:paraId="0364FA04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36FC2D5C" w14:textId="77777777" w:rsidR="004710D9" w:rsidRPr="006A2A48" w:rsidRDefault="004710D9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78B5BDCA" w14:textId="77777777" w:rsidR="0026453A" w:rsidRPr="00697DC5" w:rsidRDefault="0026453A" w:rsidP="0026453A"/>
    <w:p w14:paraId="78B5BDCB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78B5BDCC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33847">
        <w:rPr>
          <w:b/>
          <w:sz w:val="26"/>
          <w:szCs w:val="26"/>
        </w:rPr>
        <w:t>(</w:t>
      </w:r>
      <w:r w:rsidR="00844EB3" w:rsidRPr="00DC388E">
        <w:rPr>
          <w:b/>
          <w:sz w:val="26"/>
          <w:szCs w:val="26"/>
        </w:rPr>
        <w:t>Болт М10х60</w:t>
      </w:r>
      <w:r w:rsidR="00133847">
        <w:rPr>
          <w:b/>
          <w:sz w:val="26"/>
          <w:szCs w:val="26"/>
        </w:rPr>
        <w:t>)</w:t>
      </w:r>
      <w:r w:rsidR="00DC388E">
        <w:rPr>
          <w:b/>
          <w:sz w:val="26"/>
          <w:szCs w:val="26"/>
        </w:rPr>
        <w:t xml:space="preserve">.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78B5BDCD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78B5BDCE" w14:textId="77777777" w:rsidR="00133847" w:rsidRDefault="00133847" w:rsidP="001338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8B5BDCF" w14:textId="77777777" w:rsidR="00133847" w:rsidRDefault="00133847" w:rsidP="0013384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78B5BDD0" w14:textId="77777777" w:rsidR="00133847" w:rsidRDefault="00133847" w:rsidP="0013384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8B5BDD1" w14:textId="77777777" w:rsidR="00133847" w:rsidRDefault="00133847" w:rsidP="001338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8B5BDD2" w14:textId="77777777" w:rsidR="00133847" w:rsidRDefault="00133847" w:rsidP="0013384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78B5BDD3" w14:textId="77777777" w:rsidR="00133847" w:rsidRDefault="00133847" w:rsidP="001338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8B5BDD4" w14:textId="77777777" w:rsidR="00133847" w:rsidRDefault="00133847" w:rsidP="001338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8B5BDD5" w14:textId="77777777" w:rsidR="00133847" w:rsidRDefault="00133847" w:rsidP="001338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8B5BDD6" w14:textId="77777777" w:rsidR="00133847" w:rsidRDefault="00133847" w:rsidP="001338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8B5BDD7" w14:textId="77777777" w:rsidR="00133847" w:rsidRDefault="00133847" w:rsidP="001338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78B5BDD8" w14:textId="77777777" w:rsidR="00133847" w:rsidRDefault="00133847" w:rsidP="0013384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8B5BDD9" w14:textId="78821AD3" w:rsidR="00133847" w:rsidRDefault="00133847" w:rsidP="0013384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4710D9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8B5BDDA" w14:textId="77777777" w:rsidR="00133847" w:rsidRDefault="00133847" w:rsidP="0013384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78B5BDDB" w14:textId="77777777" w:rsidR="00133847" w:rsidRDefault="00133847" w:rsidP="0013384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78B5BDDC" w14:textId="77777777" w:rsidR="00133847" w:rsidRDefault="00133847" w:rsidP="0013384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8B5BDDD" w14:textId="77777777" w:rsidR="00133847" w:rsidRDefault="00133847" w:rsidP="0013384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8B5BDDE" w14:textId="77777777" w:rsidR="00133847" w:rsidRDefault="00133847" w:rsidP="00133847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8B5BDDF" w14:textId="77777777" w:rsidR="00133847" w:rsidRDefault="00133847" w:rsidP="0013384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78B5BDE0" w14:textId="77777777" w:rsidR="00133847" w:rsidRDefault="00133847" w:rsidP="0013384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8B5BDE1" w14:textId="77777777" w:rsidR="00133847" w:rsidRDefault="00133847" w:rsidP="0013384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78B5BDE2" w14:textId="77777777" w:rsidR="00133847" w:rsidRDefault="00133847" w:rsidP="0013384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78B5BDE3" w14:textId="77777777" w:rsidR="00133847" w:rsidRDefault="00133847" w:rsidP="0013384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8B5BDE4" w14:textId="77777777" w:rsidR="00133847" w:rsidRDefault="00133847" w:rsidP="00133847">
      <w:pPr>
        <w:spacing w:line="276" w:lineRule="auto"/>
        <w:rPr>
          <w:sz w:val="24"/>
          <w:szCs w:val="24"/>
        </w:rPr>
      </w:pPr>
    </w:p>
    <w:p w14:paraId="78B5BDE5" w14:textId="77777777" w:rsidR="00133847" w:rsidRDefault="00133847" w:rsidP="001338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8B5BDE6" w14:textId="77777777" w:rsidR="00133847" w:rsidRDefault="00133847" w:rsidP="001338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8B5BDE7" w14:textId="77777777" w:rsidR="00133847" w:rsidRDefault="00133847" w:rsidP="001338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B5BDE8" w14:textId="77777777" w:rsidR="00133847" w:rsidRDefault="00133847" w:rsidP="001338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8B5BDE9" w14:textId="77777777" w:rsidR="00133847" w:rsidRDefault="00133847" w:rsidP="001338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8B5BDEA" w14:textId="77777777" w:rsidR="00133847" w:rsidRDefault="00133847" w:rsidP="001338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8B5BDEB" w14:textId="77777777" w:rsidR="00133847" w:rsidRDefault="00133847" w:rsidP="0013384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8B5BDEC" w14:textId="77777777" w:rsidR="00133847" w:rsidRDefault="00133847" w:rsidP="001338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78B5BDED" w14:textId="77777777" w:rsidR="00133847" w:rsidRDefault="00133847" w:rsidP="001338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8B5BDEE" w14:textId="77777777" w:rsidR="00133847" w:rsidRDefault="00133847" w:rsidP="001338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78B5BDEF" w14:textId="77777777" w:rsidR="00133847" w:rsidRDefault="00133847" w:rsidP="001338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78B5BDF0" w14:textId="77777777" w:rsidR="00133847" w:rsidRDefault="00133847" w:rsidP="0013384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78B5BDF1" w14:textId="77777777" w:rsidR="00133847" w:rsidRDefault="00133847" w:rsidP="0013384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8B5BDF2" w14:textId="77777777" w:rsidR="00133847" w:rsidRDefault="00133847" w:rsidP="0013384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8B5BDF3" w14:textId="27A8DBEA" w:rsidR="00133847" w:rsidRDefault="00133847" w:rsidP="001338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4710D9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78B5BDF4" w14:textId="77777777" w:rsidR="00133847" w:rsidRDefault="00133847" w:rsidP="0013384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8B5BDF5" w14:textId="77777777" w:rsidR="00133847" w:rsidRDefault="00133847" w:rsidP="00133847">
      <w:pPr>
        <w:rPr>
          <w:sz w:val="26"/>
          <w:szCs w:val="26"/>
        </w:rPr>
      </w:pPr>
    </w:p>
    <w:p w14:paraId="78B5BDF6" w14:textId="77777777" w:rsidR="00133847" w:rsidRDefault="00133847" w:rsidP="00133847">
      <w:pPr>
        <w:rPr>
          <w:sz w:val="26"/>
          <w:szCs w:val="26"/>
        </w:rPr>
      </w:pPr>
    </w:p>
    <w:p w14:paraId="78B5BDF8" w14:textId="3E052019" w:rsidR="00133847" w:rsidRDefault="00133847" w:rsidP="0013384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14:paraId="085AF6A3" w14:textId="77777777" w:rsidR="004710D9" w:rsidRPr="00CB6078" w:rsidRDefault="004710D9" w:rsidP="004710D9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4B49000" w14:textId="77777777" w:rsidR="004710D9" w:rsidRPr="00CB6078" w:rsidRDefault="004710D9" w:rsidP="004710D9">
      <w:pPr>
        <w:ind w:firstLine="0"/>
        <w:rPr>
          <w:sz w:val="26"/>
          <w:szCs w:val="26"/>
        </w:rPr>
      </w:pPr>
    </w:p>
    <w:p w14:paraId="78B5BDF9" w14:textId="77777777" w:rsidR="008F73A3" w:rsidRPr="00697DC5" w:rsidRDefault="008F73A3" w:rsidP="0013384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2A98A" w14:textId="77777777" w:rsidR="00107C7E" w:rsidRDefault="00107C7E">
      <w:r>
        <w:separator/>
      </w:r>
    </w:p>
  </w:endnote>
  <w:endnote w:type="continuationSeparator" w:id="0">
    <w:p w14:paraId="1F23FD2B" w14:textId="77777777" w:rsidR="00107C7E" w:rsidRDefault="0010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68EEE" w14:textId="77777777" w:rsidR="00107C7E" w:rsidRDefault="00107C7E">
      <w:r>
        <w:separator/>
      </w:r>
    </w:p>
  </w:footnote>
  <w:footnote w:type="continuationSeparator" w:id="0">
    <w:p w14:paraId="64FE4C17" w14:textId="77777777" w:rsidR="00107C7E" w:rsidRDefault="00107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5BDFE" w14:textId="77777777"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8B5BDFF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07C7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847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5F6F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4172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0D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0CDC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4EE6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4EB3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8B8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A7B11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66A0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723"/>
    <w:rsid w:val="00CE6DA4"/>
    <w:rsid w:val="00CE6EB5"/>
    <w:rsid w:val="00CF0257"/>
    <w:rsid w:val="00CF0E1A"/>
    <w:rsid w:val="00CF22E0"/>
    <w:rsid w:val="00CF2A18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88E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0F5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646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5B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289D7-D3AD-4F06-BB65-B7571F7D3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295BB3-D923-4E68-8D39-89255D7FA13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9DFE4BD-D132-4330-B54B-AD937C3F62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27B607-0C25-4C53-BFB7-505D0E18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2016-09-28T08:40:00Z</dcterms:created>
  <dcterms:modified xsi:type="dcterms:W3CDTF">2016-09-28T10:44:00Z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